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7F" w:rsidRDefault="00B4467F" w:rsidP="00B4467F">
      <w:pPr>
        <w:tabs>
          <w:tab w:val="right" w:pos="10207"/>
        </w:tabs>
        <w:spacing w:line="276" w:lineRule="auto"/>
        <w:ind w:left="7995" w:hanging="6464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B4467F" w:rsidRDefault="00B4467F" w:rsidP="00B4467F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:rsidR="00B4467F" w:rsidRDefault="00B4467F" w:rsidP="00B4467F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:rsidR="00B4467F" w:rsidRDefault="00B4467F" w:rsidP="00B4467F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ПАО «</w:t>
      </w:r>
      <w:r w:rsidR="00DB1C55">
        <w:rPr>
          <w:bCs/>
          <w:color w:val="252525"/>
          <w:spacing w:val="-5"/>
          <w:sz w:val="26"/>
          <w:szCs w:val="26"/>
        </w:rPr>
        <w:t>Россети Центр</w:t>
      </w:r>
      <w:r>
        <w:rPr>
          <w:bCs/>
          <w:color w:val="252525"/>
          <w:spacing w:val="-5"/>
          <w:sz w:val="26"/>
          <w:szCs w:val="26"/>
        </w:rPr>
        <w:t>» - «Белгородэнерго»</w:t>
      </w:r>
    </w:p>
    <w:p w:rsidR="00B4467F" w:rsidRDefault="00B4467F" w:rsidP="00B4467F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:rsidR="00B4467F" w:rsidRDefault="00B4467F" w:rsidP="00B4467F">
      <w:pPr>
        <w:shd w:val="clear" w:color="auto" w:fill="FFFFFF"/>
        <w:spacing w:after="120"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>
        <w:rPr>
          <w:bCs/>
          <w:color w:val="252525"/>
          <w:spacing w:val="-5"/>
          <w:sz w:val="26"/>
          <w:szCs w:val="26"/>
        </w:rPr>
        <w:t>Решетников С.А.</w:t>
      </w:r>
    </w:p>
    <w:p w:rsidR="00B4467F" w:rsidRDefault="00B4467F" w:rsidP="00B4467F">
      <w:pPr>
        <w:spacing w:line="276" w:lineRule="auto"/>
        <w:ind w:left="7995" w:right="-2" w:hanging="6464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“_______”_______</w:t>
      </w:r>
      <w:r w:rsidR="004A7E2F" w:rsidRPr="00DB1C55">
        <w:rPr>
          <w:sz w:val="26"/>
          <w:szCs w:val="26"/>
        </w:rPr>
        <w:softHyphen/>
        <w:t>____</w:t>
      </w:r>
      <w:r>
        <w:rPr>
          <w:sz w:val="26"/>
          <w:szCs w:val="26"/>
        </w:rPr>
        <w:t xml:space="preserve">__________ </w:t>
      </w:r>
      <w:r w:rsidR="004A7E2F" w:rsidRPr="00DB1C55">
        <w:rPr>
          <w:sz w:val="26"/>
          <w:szCs w:val="26"/>
        </w:rPr>
        <w:t xml:space="preserve">  </w:t>
      </w:r>
      <w:r>
        <w:rPr>
          <w:sz w:val="26"/>
          <w:szCs w:val="26"/>
        </w:rPr>
        <w:t>20</w:t>
      </w:r>
      <w:r w:rsidR="002B5EAD" w:rsidRPr="00DB1C55">
        <w:rPr>
          <w:sz w:val="26"/>
          <w:szCs w:val="26"/>
        </w:rPr>
        <w:t>2</w:t>
      </w:r>
      <w:r w:rsidR="004669AB">
        <w:rPr>
          <w:sz w:val="26"/>
          <w:szCs w:val="26"/>
          <w:lang w:val="en-US"/>
        </w:rPr>
        <w:t>2</w:t>
      </w:r>
      <w:r>
        <w:rPr>
          <w:sz w:val="26"/>
          <w:szCs w:val="26"/>
        </w:rPr>
        <w:t xml:space="preserve"> г.</w:t>
      </w:r>
    </w:p>
    <w:p w:rsidR="00080B6B" w:rsidRPr="00C01D00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D64A4F" w:rsidRPr="00C01D00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C01D00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C01D00">
        <w:rPr>
          <w:sz w:val="26"/>
          <w:szCs w:val="26"/>
        </w:rPr>
        <w:t>ТЕХНИЧЕСКОЕ ЗАДАНИЕ</w:t>
      </w:r>
    </w:p>
    <w:p w:rsidR="004F6968" w:rsidRPr="00C01D00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01D00">
        <w:rPr>
          <w:b/>
          <w:sz w:val="26"/>
          <w:szCs w:val="26"/>
        </w:rPr>
        <w:t xml:space="preserve">на </w:t>
      </w:r>
      <w:r w:rsidR="00612811" w:rsidRPr="00C01D00">
        <w:rPr>
          <w:b/>
          <w:sz w:val="26"/>
          <w:szCs w:val="26"/>
        </w:rPr>
        <w:t xml:space="preserve">поставку </w:t>
      </w:r>
      <w:r w:rsidR="0056580D" w:rsidRPr="00C01D00">
        <w:rPr>
          <w:b/>
          <w:sz w:val="26"/>
          <w:szCs w:val="26"/>
        </w:rPr>
        <w:t>электроизоляционных</w:t>
      </w:r>
      <w:r w:rsidR="00143A50" w:rsidRPr="00C01D00">
        <w:rPr>
          <w:b/>
          <w:sz w:val="26"/>
          <w:szCs w:val="26"/>
        </w:rPr>
        <w:t xml:space="preserve"> материалов</w:t>
      </w:r>
      <w:r w:rsidR="00A42510">
        <w:rPr>
          <w:b/>
          <w:sz w:val="26"/>
          <w:szCs w:val="26"/>
        </w:rPr>
        <w:t xml:space="preserve"> </w:t>
      </w:r>
      <w:r w:rsidR="009C0389" w:rsidRPr="00C01D00">
        <w:rPr>
          <w:b/>
          <w:sz w:val="26"/>
          <w:szCs w:val="26"/>
        </w:rPr>
        <w:t xml:space="preserve">Лот № </w:t>
      </w:r>
      <w:r w:rsidR="0056580D" w:rsidRPr="00C01D00">
        <w:rPr>
          <w:b/>
          <w:sz w:val="26"/>
          <w:szCs w:val="26"/>
          <w:u w:val="single"/>
        </w:rPr>
        <w:t>402А</w:t>
      </w:r>
    </w:p>
    <w:p w:rsidR="00D030A0" w:rsidRPr="00C01D00" w:rsidRDefault="00D030A0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D030A0" w:rsidRPr="00C01D00" w:rsidRDefault="00D030A0" w:rsidP="00773399">
      <w:pPr>
        <w:ind w:firstLine="0"/>
        <w:jc w:val="center"/>
        <w:rPr>
          <w:b/>
          <w:sz w:val="26"/>
          <w:szCs w:val="26"/>
        </w:rPr>
      </w:pPr>
    </w:p>
    <w:p w:rsidR="00D030A0" w:rsidRPr="00C01D00" w:rsidRDefault="00D030A0" w:rsidP="00D030A0">
      <w:pPr>
        <w:pStyle w:val="ad"/>
        <w:numPr>
          <w:ilvl w:val="0"/>
          <w:numId w:val="21"/>
        </w:numPr>
        <w:spacing w:line="276" w:lineRule="auto"/>
        <w:rPr>
          <w:b/>
          <w:bCs/>
          <w:sz w:val="26"/>
          <w:szCs w:val="26"/>
        </w:rPr>
      </w:pPr>
      <w:r w:rsidRPr="00C01D00">
        <w:rPr>
          <w:b/>
          <w:bCs/>
          <w:sz w:val="26"/>
          <w:szCs w:val="26"/>
        </w:rPr>
        <w:t>Общая часть.</w:t>
      </w:r>
    </w:p>
    <w:p w:rsidR="00D030A0" w:rsidRPr="00C01D00" w:rsidRDefault="00D030A0" w:rsidP="005B7B8C">
      <w:pPr>
        <w:pStyle w:val="ad"/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C01D00">
        <w:rPr>
          <w:sz w:val="26"/>
          <w:szCs w:val="26"/>
        </w:rPr>
        <w:t>ПАО «</w:t>
      </w:r>
      <w:r w:rsidR="00DB1C55">
        <w:rPr>
          <w:sz w:val="26"/>
          <w:szCs w:val="26"/>
        </w:rPr>
        <w:t>Россети Центр</w:t>
      </w:r>
      <w:r w:rsidRPr="00C01D00">
        <w:rPr>
          <w:sz w:val="26"/>
          <w:szCs w:val="26"/>
        </w:rPr>
        <w:t xml:space="preserve">» производит закупку </w:t>
      </w:r>
      <w:r w:rsidR="001D0653" w:rsidRPr="00C01D00">
        <w:rPr>
          <w:sz w:val="26"/>
          <w:szCs w:val="26"/>
        </w:rPr>
        <w:t>электроизоляционных материалов</w:t>
      </w:r>
      <w:r w:rsidR="001D0653" w:rsidRPr="00C01D00">
        <w:rPr>
          <w:b/>
          <w:sz w:val="26"/>
          <w:szCs w:val="26"/>
        </w:rPr>
        <w:t xml:space="preserve"> </w:t>
      </w:r>
      <w:r w:rsidRPr="00C01D00">
        <w:rPr>
          <w:sz w:val="26"/>
          <w:szCs w:val="26"/>
        </w:rPr>
        <w:t xml:space="preserve">для нужд ремонтно-эксплуатационной деятельности. </w:t>
      </w:r>
    </w:p>
    <w:p w:rsidR="00D030A0" w:rsidRPr="00C01D00" w:rsidRDefault="00D030A0" w:rsidP="005B7B8C">
      <w:pPr>
        <w:pStyle w:val="ad"/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C01D00">
        <w:rPr>
          <w:sz w:val="26"/>
          <w:szCs w:val="26"/>
        </w:rPr>
        <w:t>Закупка производится на основании</w:t>
      </w:r>
      <w:r w:rsidR="001D0653" w:rsidRPr="00C01D00">
        <w:rPr>
          <w:sz w:val="26"/>
          <w:szCs w:val="26"/>
        </w:rPr>
        <w:t xml:space="preserve"> утвержденной</w:t>
      </w:r>
      <w:r w:rsidRPr="00C01D00">
        <w:rPr>
          <w:sz w:val="26"/>
          <w:szCs w:val="26"/>
        </w:rPr>
        <w:t xml:space="preserve"> годовой комплексной программы закупок ПАО «</w:t>
      </w:r>
      <w:r w:rsidR="00DB1C55">
        <w:rPr>
          <w:sz w:val="26"/>
          <w:szCs w:val="26"/>
        </w:rPr>
        <w:t>Россети Центр</w:t>
      </w:r>
      <w:r w:rsidRPr="00C01D00">
        <w:rPr>
          <w:sz w:val="26"/>
          <w:szCs w:val="26"/>
        </w:rPr>
        <w:t>» на 20</w:t>
      </w:r>
      <w:r w:rsidR="007017B2">
        <w:rPr>
          <w:sz w:val="26"/>
          <w:szCs w:val="26"/>
        </w:rPr>
        <w:t>2</w:t>
      </w:r>
      <w:r w:rsidR="004669AB" w:rsidRPr="004669AB">
        <w:rPr>
          <w:sz w:val="26"/>
          <w:szCs w:val="26"/>
        </w:rPr>
        <w:t>3</w:t>
      </w:r>
      <w:r w:rsidR="001D0653" w:rsidRPr="00C01D00">
        <w:rPr>
          <w:sz w:val="26"/>
          <w:szCs w:val="26"/>
        </w:rPr>
        <w:t xml:space="preserve"> год.</w:t>
      </w:r>
    </w:p>
    <w:p w:rsidR="00D030A0" w:rsidRPr="00C01D00" w:rsidRDefault="00D030A0" w:rsidP="00D030A0">
      <w:pPr>
        <w:spacing w:line="276" w:lineRule="auto"/>
        <w:ind w:firstLine="709"/>
        <w:rPr>
          <w:sz w:val="26"/>
          <w:szCs w:val="26"/>
        </w:rPr>
      </w:pPr>
    </w:p>
    <w:p w:rsidR="00D030A0" w:rsidRPr="00C01D00" w:rsidRDefault="00D030A0" w:rsidP="00D030A0">
      <w:pPr>
        <w:pStyle w:val="ad"/>
        <w:numPr>
          <w:ilvl w:val="0"/>
          <w:numId w:val="21"/>
        </w:numPr>
        <w:spacing w:line="276" w:lineRule="auto"/>
        <w:rPr>
          <w:b/>
          <w:bCs/>
          <w:sz w:val="26"/>
          <w:szCs w:val="26"/>
        </w:rPr>
      </w:pPr>
      <w:r w:rsidRPr="00C01D00">
        <w:rPr>
          <w:b/>
          <w:bCs/>
          <w:sz w:val="26"/>
          <w:szCs w:val="26"/>
        </w:rPr>
        <w:t>Предмет конкурса.</w:t>
      </w:r>
    </w:p>
    <w:p w:rsidR="00612811" w:rsidRPr="00C01D00" w:rsidRDefault="00D030A0" w:rsidP="00EA5761">
      <w:pPr>
        <w:spacing w:after="120" w:line="276" w:lineRule="auto"/>
        <w:ind w:firstLine="709"/>
        <w:rPr>
          <w:sz w:val="26"/>
          <w:szCs w:val="26"/>
        </w:rPr>
      </w:pPr>
      <w:r w:rsidRPr="00C01D00">
        <w:rPr>
          <w:sz w:val="26"/>
          <w:szCs w:val="26"/>
        </w:rPr>
        <w:t>Поставщик обеспечивает поставку оборудования на склады получателей – филиалов ПАО «</w:t>
      </w:r>
      <w:r w:rsidR="00DB1C55">
        <w:rPr>
          <w:sz w:val="26"/>
          <w:szCs w:val="26"/>
        </w:rPr>
        <w:t>Россети Центр</w:t>
      </w:r>
      <w:r w:rsidRPr="00C01D00">
        <w:rPr>
          <w:sz w:val="26"/>
          <w:szCs w:val="26"/>
        </w:rPr>
        <w:t xml:space="preserve">» в объемах и в сроки, установленные данным </w:t>
      </w:r>
      <w:r w:rsidR="00EA5761" w:rsidRPr="00C01D00">
        <w:rPr>
          <w:sz w:val="26"/>
          <w:szCs w:val="26"/>
        </w:rPr>
        <w:t>приложени</w:t>
      </w:r>
      <w:r w:rsidR="00EA5761">
        <w:rPr>
          <w:sz w:val="26"/>
          <w:szCs w:val="26"/>
        </w:rPr>
        <w:t>ем</w:t>
      </w:r>
      <w:r w:rsidR="004669AB">
        <w:rPr>
          <w:sz w:val="26"/>
          <w:szCs w:val="26"/>
        </w:rPr>
        <w:t xml:space="preserve"> </w:t>
      </w:r>
      <w:bookmarkStart w:id="1" w:name="_GoBack"/>
      <w:bookmarkEnd w:id="1"/>
      <w:r w:rsidR="00EA5761" w:rsidRPr="00C01D00">
        <w:rPr>
          <w:sz w:val="26"/>
          <w:szCs w:val="26"/>
        </w:rPr>
        <w:t xml:space="preserve"> к ТЗ</w:t>
      </w:r>
      <w:r w:rsidR="00EA5761">
        <w:rPr>
          <w:sz w:val="26"/>
          <w:szCs w:val="26"/>
        </w:rPr>
        <w:t>.</w:t>
      </w:r>
    </w:p>
    <w:p w:rsidR="00612811" w:rsidRPr="00C01D00" w:rsidRDefault="00612811" w:rsidP="00D030A0">
      <w:pPr>
        <w:pStyle w:val="ad"/>
        <w:numPr>
          <w:ilvl w:val="0"/>
          <w:numId w:val="21"/>
        </w:numPr>
        <w:spacing w:line="276" w:lineRule="auto"/>
        <w:rPr>
          <w:b/>
          <w:bCs/>
          <w:sz w:val="26"/>
          <w:szCs w:val="26"/>
        </w:rPr>
      </w:pPr>
      <w:r w:rsidRPr="00C01D00">
        <w:rPr>
          <w:b/>
          <w:bCs/>
          <w:sz w:val="26"/>
          <w:szCs w:val="26"/>
        </w:rPr>
        <w:t xml:space="preserve">Технические требования к </w:t>
      </w:r>
      <w:r w:rsidR="000D4FD2" w:rsidRPr="00C01D00">
        <w:rPr>
          <w:b/>
          <w:bCs/>
          <w:sz w:val="26"/>
          <w:szCs w:val="26"/>
        </w:rPr>
        <w:t>продукции</w:t>
      </w:r>
      <w:r w:rsidRPr="00C01D00">
        <w:rPr>
          <w:b/>
          <w:bCs/>
          <w:sz w:val="26"/>
          <w:szCs w:val="26"/>
        </w:rPr>
        <w:t>.</w:t>
      </w:r>
    </w:p>
    <w:p w:rsidR="00E81EA8" w:rsidRPr="00C01D00" w:rsidRDefault="00E81EA8" w:rsidP="00E81EA8">
      <w:pPr>
        <w:numPr>
          <w:ilvl w:val="1"/>
          <w:numId w:val="25"/>
        </w:numPr>
        <w:tabs>
          <w:tab w:val="left" w:pos="0"/>
        </w:tabs>
        <w:spacing w:after="120" w:line="22" w:lineRule="atLeast"/>
        <w:ind w:left="0" w:firstLine="851"/>
        <w:rPr>
          <w:sz w:val="26"/>
          <w:szCs w:val="26"/>
        </w:rPr>
      </w:pPr>
      <w:r w:rsidRPr="00C01D00">
        <w:rPr>
          <w:sz w:val="26"/>
          <w:szCs w:val="26"/>
        </w:rPr>
        <w:t>Технические требования, характеристики оборудования должны соответствовать параметрам и быть не хуже значений, приведенных в приложении</w:t>
      </w:r>
      <w:r w:rsidR="004669AB" w:rsidRPr="004669AB">
        <w:rPr>
          <w:sz w:val="26"/>
          <w:szCs w:val="26"/>
        </w:rPr>
        <w:t xml:space="preserve"> </w:t>
      </w:r>
      <w:r w:rsidRPr="00C01D00">
        <w:rPr>
          <w:sz w:val="26"/>
          <w:szCs w:val="26"/>
        </w:rPr>
        <w:t>к ТЗ.</w:t>
      </w:r>
    </w:p>
    <w:p w:rsidR="00F95F7D" w:rsidRPr="00C01D00" w:rsidRDefault="00F95F7D" w:rsidP="00D030A0">
      <w:pPr>
        <w:pStyle w:val="ad"/>
        <w:numPr>
          <w:ilvl w:val="0"/>
          <w:numId w:val="21"/>
        </w:numPr>
        <w:spacing w:line="276" w:lineRule="auto"/>
        <w:rPr>
          <w:b/>
          <w:bCs/>
          <w:sz w:val="26"/>
          <w:szCs w:val="26"/>
        </w:rPr>
      </w:pPr>
      <w:r w:rsidRPr="00C01D00">
        <w:rPr>
          <w:b/>
          <w:bCs/>
          <w:sz w:val="26"/>
          <w:szCs w:val="26"/>
        </w:rPr>
        <w:t xml:space="preserve">Общие требования. </w:t>
      </w:r>
    </w:p>
    <w:p w:rsidR="008D240E" w:rsidRPr="00C01D00" w:rsidRDefault="00DE44FB" w:rsidP="00D030A0">
      <w:pPr>
        <w:pStyle w:val="ad"/>
        <w:numPr>
          <w:ilvl w:val="1"/>
          <w:numId w:val="23"/>
        </w:numPr>
        <w:spacing w:line="276" w:lineRule="auto"/>
        <w:ind w:left="0" w:firstLine="851"/>
        <w:rPr>
          <w:sz w:val="26"/>
          <w:szCs w:val="26"/>
        </w:rPr>
      </w:pPr>
      <w:r w:rsidRPr="00C01D00">
        <w:rPr>
          <w:sz w:val="26"/>
          <w:szCs w:val="26"/>
        </w:rPr>
        <w:t xml:space="preserve">К поставке </w:t>
      </w:r>
      <w:r w:rsidR="00F00290" w:rsidRPr="00C01D00">
        <w:rPr>
          <w:sz w:val="26"/>
          <w:szCs w:val="26"/>
        </w:rPr>
        <w:t>допускаются электроизоляционные материалы</w:t>
      </w:r>
      <w:r w:rsidRPr="00C01D00">
        <w:rPr>
          <w:sz w:val="26"/>
          <w:szCs w:val="26"/>
        </w:rPr>
        <w:t>, отвечающ</w:t>
      </w:r>
      <w:r w:rsidR="00F00290" w:rsidRPr="00C01D00">
        <w:rPr>
          <w:sz w:val="26"/>
          <w:szCs w:val="26"/>
        </w:rPr>
        <w:t>ие</w:t>
      </w:r>
      <w:r w:rsidRPr="00C01D00">
        <w:rPr>
          <w:sz w:val="26"/>
          <w:szCs w:val="26"/>
        </w:rPr>
        <w:t xml:space="preserve"> следующим требованиям: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Продукция должна быть новой, ранее не использованной;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Продукция, впервые поставляемая для нужд ПАО «</w:t>
      </w:r>
      <w:r w:rsidR="00DB1C55">
        <w:rPr>
          <w:sz w:val="26"/>
          <w:szCs w:val="26"/>
        </w:rPr>
        <w:t>Россети Центр</w:t>
      </w:r>
      <w:r w:rsidRPr="004F1BF4">
        <w:rPr>
          <w:sz w:val="26"/>
          <w:szCs w:val="26"/>
        </w:rPr>
        <w:t>», должна иметь положительное заключение об опытной эксплуатации сроком не менее одного года применения в энергосистемах РФ (возможен опыт применения в странах таможенного союза - Белоруссии и Казахстана сроком не менее трех лет);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lastRenderedPageBreak/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Продукция должна соответствовать требованиям технической политики ПАО «Россети»;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4F1BF4" w:rsidRPr="004F1BF4" w:rsidRDefault="004F1BF4" w:rsidP="004F1BF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4F1BF4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F1BF4" w:rsidRPr="004F1BF4" w:rsidRDefault="004F1BF4" w:rsidP="004F1BF4">
      <w:pPr>
        <w:pStyle w:val="ad"/>
        <w:numPr>
          <w:ilvl w:val="1"/>
          <w:numId w:val="23"/>
        </w:numPr>
        <w:spacing w:line="276" w:lineRule="auto"/>
        <w:ind w:left="0" w:firstLine="851"/>
        <w:rPr>
          <w:sz w:val="26"/>
          <w:szCs w:val="26"/>
        </w:rPr>
      </w:pPr>
      <w:r w:rsidRPr="004F1BF4">
        <w:rPr>
          <w:sz w:val="26"/>
          <w:szCs w:val="26"/>
        </w:rPr>
        <w:t>Участник закупочных процедур на право заключения договора на поставку продукции для нужд ПАО «</w:t>
      </w:r>
      <w:r w:rsidR="00DB1C55">
        <w:rPr>
          <w:sz w:val="26"/>
          <w:szCs w:val="26"/>
        </w:rPr>
        <w:t>Россети Центр</w:t>
      </w:r>
      <w:r w:rsidRPr="004F1BF4">
        <w:rPr>
          <w:sz w:val="26"/>
          <w:szCs w:val="26"/>
        </w:rPr>
        <w:t>» обязан предоставить в составе своего предложения документацию (технические условия, руководство по эксплуатации и т.</w:t>
      </w:r>
      <w:r w:rsidR="00A23898">
        <w:rPr>
          <w:sz w:val="26"/>
          <w:szCs w:val="26"/>
        </w:rPr>
        <w:t>п.) на конкретный вид продукции</w:t>
      </w:r>
      <w:r w:rsidRPr="004F1BF4">
        <w:rPr>
          <w:sz w:val="26"/>
          <w:szCs w:val="26"/>
        </w:rPr>
        <w:t>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F95F7D" w:rsidRPr="00C01D00" w:rsidRDefault="00E461AF" w:rsidP="00D030A0">
      <w:pPr>
        <w:pStyle w:val="ad"/>
        <w:numPr>
          <w:ilvl w:val="1"/>
          <w:numId w:val="23"/>
        </w:numPr>
        <w:spacing w:line="276" w:lineRule="auto"/>
        <w:ind w:left="0" w:firstLine="851"/>
        <w:rPr>
          <w:sz w:val="26"/>
          <w:szCs w:val="26"/>
        </w:rPr>
      </w:pPr>
      <w:r w:rsidRPr="00C01D00">
        <w:rPr>
          <w:sz w:val="26"/>
          <w:szCs w:val="26"/>
        </w:rPr>
        <w:t>Электроизоляционные материалы</w:t>
      </w:r>
      <w:r w:rsidR="008D240E" w:rsidRPr="00C01D00">
        <w:rPr>
          <w:sz w:val="26"/>
          <w:szCs w:val="26"/>
        </w:rPr>
        <w:t xml:space="preserve"> долж</w:t>
      </w:r>
      <w:r w:rsidR="00F95F7D" w:rsidRPr="00C01D00">
        <w:rPr>
          <w:sz w:val="26"/>
          <w:szCs w:val="26"/>
        </w:rPr>
        <w:t>н</w:t>
      </w:r>
      <w:r w:rsidRPr="00C01D00">
        <w:rPr>
          <w:sz w:val="26"/>
          <w:szCs w:val="26"/>
        </w:rPr>
        <w:t>ы</w:t>
      </w:r>
      <w:r w:rsidR="00F95F7D" w:rsidRPr="00C01D00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4F59B3" w:rsidRPr="00C01D00" w:rsidRDefault="004F59B3" w:rsidP="00A96205">
      <w:pPr>
        <w:pStyle w:val="ad"/>
        <w:numPr>
          <w:ilvl w:val="0"/>
          <w:numId w:val="6"/>
        </w:numPr>
        <w:spacing w:line="276" w:lineRule="auto"/>
        <w:ind w:left="0" w:firstLine="709"/>
        <w:rPr>
          <w:sz w:val="26"/>
          <w:szCs w:val="26"/>
        </w:rPr>
      </w:pPr>
      <w:r w:rsidRPr="00C01D00">
        <w:rPr>
          <w:sz w:val="26"/>
          <w:szCs w:val="26"/>
        </w:rPr>
        <w:t>ГОСТ 16214-86 «Лента поливинилхлоридная электроизоляционная с липким слоем»;</w:t>
      </w:r>
    </w:p>
    <w:p w:rsidR="008D240E" w:rsidRPr="00C01D00" w:rsidRDefault="008D240E" w:rsidP="00303CFC">
      <w:pPr>
        <w:pStyle w:val="ad"/>
        <w:numPr>
          <w:ilvl w:val="0"/>
          <w:numId w:val="6"/>
        </w:numPr>
        <w:spacing w:line="276" w:lineRule="auto"/>
        <w:ind w:left="0" w:firstLine="709"/>
        <w:rPr>
          <w:sz w:val="26"/>
          <w:szCs w:val="26"/>
        </w:rPr>
      </w:pPr>
      <w:r w:rsidRPr="00C01D00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D240E" w:rsidRPr="00C01D00" w:rsidRDefault="008D240E" w:rsidP="00303CFC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C01D00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F95F7D" w:rsidRPr="00C01D00" w:rsidRDefault="00F95F7D" w:rsidP="00D030A0">
      <w:pPr>
        <w:pStyle w:val="ad"/>
        <w:numPr>
          <w:ilvl w:val="1"/>
          <w:numId w:val="23"/>
        </w:numPr>
        <w:spacing w:line="276" w:lineRule="auto"/>
        <w:ind w:left="0" w:firstLine="851"/>
        <w:rPr>
          <w:sz w:val="26"/>
          <w:szCs w:val="26"/>
        </w:rPr>
      </w:pPr>
      <w:r w:rsidRPr="00C01D00">
        <w:rPr>
          <w:sz w:val="26"/>
          <w:szCs w:val="26"/>
        </w:rPr>
        <w:t>Упаковка, транспортирование, условия и сроки хранения.</w:t>
      </w:r>
    </w:p>
    <w:p w:rsidR="00705999" w:rsidRPr="00C01D00" w:rsidRDefault="00705999" w:rsidP="00705999">
      <w:pPr>
        <w:spacing w:line="276" w:lineRule="auto"/>
        <w:ind w:firstLine="709"/>
        <w:rPr>
          <w:sz w:val="26"/>
          <w:szCs w:val="26"/>
        </w:rPr>
      </w:pPr>
      <w:r w:rsidRPr="00C01D00">
        <w:rPr>
          <w:sz w:val="26"/>
          <w:szCs w:val="26"/>
        </w:rPr>
        <w:t xml:space="preserve">Упаковка, маркировка, транспортирование, условия и сроки хранения </w:t>
      </w:r>
      <w:r w:rsidR="004407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</w:t>
      </w:r>
      <w:r w:rsidR="00440791" w:rsidRPr="00C01D00">
        <w:rPr>
          <w:sz w:val="26"/>
          <w:szCs w:val="26"/>
        </w:rPr>
        <w:t>электроизоляционных материалов</w:t>
      </w:r>
      <w:r w:rsidR="002B5EAD">
        <w:rPr>
          <w:sz w:val="26"/>
          <w:szCs w:val="26"/>
        </w:rPr>
        <w:t xml:space="preserve">, </w:t>
      </w:r>
      <w:r w:rsidRPr="00C01D00">
        <w:rPr>
          <w:sz w:val="26"/>
          <w:szCs w:val="26"/>
        </w:rPr>
        <w:t>ГОСТ 23216</w:t>
      </w:r>
      <w:r w:rsidRPr="00C01D00">
        <w:rPr>
          <w:color w:val="000000"/>
          <w:sz w:val="26"/>
          <w:szCs w:val="26"/>
        </w:rPr>
        <w:t xml:space="preserve">, </w:t>
      </w:r>
      <w:r w:rsidRPr="00C01D00">
        <w:rPr>
          <w:sz w:val="26"/>
          <w:szCs w:val="26"/>
        </w:rPr>
        <w:t>ГОСТ 18690</w:t>
      </w:r>
      <w:r w:rsidR="00CD044B" w:rsidRPr="00C01D00">
        <w:rPr>
          <w:sz w:val="26"/>
          <w:szCs w:val="26"/>
        </w:rPr>
        <w:t xml:space="preserve"> </w:t>
      </w:r>
      <w:r w:rsidRPr="00C01D00">
        <w:rPr>
          <w:sz w:val="26"/>
          <w:szCs w:val="26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05999" w:rsidRPr="00C01D00" w:rsidRDefault="00705999" w:rsidP="00705999">
      <w:pPr>
        <w:spacing w:line="276" w:lineRule="auto"/>
        <w:ind w:firstLine="709"/>
        <w:rPr>
          <w:sz w:val="26"/>
          <w:szCs w:val="26"/>
        </w:rPr>
      </w:pPr>
      <w:r w:rsidRPr="00C01D00">
        <w:rPr>
          <w:sz w:val="26"/>
          <w:szCs w:val="26"/>
        </w:rPr>
        <w:t xml:space="preserve">Правила приемки </w:t>
      </w:r>
      <w:r w:rsidR="004407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должны с</w:t>
      </w:r>
      <w:r w:rsidR="007E4E21" w:rsidRPr="00C01D00">
        <w:rPr>
          <w:sz w:val="26"/>
          <w:szCs w:val="26"/>
        </w:rPr>
        <w:t>оответствовать требованиям ГОСТ 16214-86</w:t>
      </w:r>
      <w:r w:rsidRPr="00C01D00">
        <w:rPr>
          <w:sz w:val="26"/>
          <w:szCs w:val="26"/>
        </w:rPr>
        <w:t>.</w:t>
      </w:r>
    </w:p>
    <w:p w:rsidR="00705999" w:rsidRPr="00C01D00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 xml:space="preserve">Способ укладки и транспортировки </w:t>
      </w:r>
      <w:r w:rsidR="004407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должен предотвратить </w:t>
      </w:r>
      <w:r w:rsidR="00440791" w:rsidRPr="00C01D00">
        <w:rPr>
          <w:sz w:val="26"/>
          <w:szCs w:val="26"/>
        </w:rPr>
        <w:t>их</w:t>
      </w:r>
      <w:r w:rsidRPr="00C01D00">
        <w:rPr>
          <w:sz w:val="26"/>
          <w:szCs w:val="26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05999" w:rsidRPr="00C01D00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 xml:space="preserve">Упаковка </w:t>
      </w:r>
      <w:r w:rsidR="004407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4407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>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 xml:space="preserve">Срок изготовления </w:t>
      </w:r>
      <w:r w:rsidR="004407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должен быть не более полугода от момента поставки.</w:t>
      </w:r>
    </w:p>
    <w:p w:rsidR="004F1BF4" w:rsidRPr="00C01D00" w:rsidRDefault="004F1BF4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9F65EF" w:rsidRPr="00C01D00" w:rsidRDefault="009F65EF" w:rsidP="00A36050">
      <w:pPr>
        <w:spacing w:line="276" w:lineRule="auto"/>
        <w:ind w:firstLine="0"/>
        <w:rPr>
          <w:sz w:val="26"/>
          <w:szCs w:val="26"/>
        </w:rPr>
      </w:pPr>
    </w:p>
    <w:p w:rsidR="00F95F7D" w:rsidRPr="00C01D00" w:rsidRDefault="00F95F7D" w:rsidP="00D030A0">
      <w:pPr>
        <w:pStyle w:val="ad"/>
        <w:numPr>
          <w:ilvl w:val="0"/>
          <w:numId w:val="21"/>
        </w:numPr>
        <w:spacing w:line="276" w:lineRule="auto"/>
        <w:rPr>
          <w:b/>
          <w:bCs/>
          <w:sz w:val="26"/>
          <w:szCs w:val="26"/>
        </w:rPr>
      </w:pPr>
      <w:r w:rsidRPr="00C01D00">
        <w:rPr>
          <w:b/>
          <w:bCs/>
          <w:sz w:val="26"/>
          <w:szCs w:val="26"/>
        </w:rPr>
        <w:t>Гарантийные обязательства.</w:t>
      </w:r>
    </w:p>
    <w:p w:rsidR="00705999" w:rsidRPr="00C01D00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6"/>
          <w:szCs w:val="26"/>
        </w:rPr>
      </w:pPr>
      <w:r w:rsidRPr="00C01D00">
        <w:rPr>
          <w:sz w:val="26"/>
          <w:szCs w:val="26"/>
        </w:rPr>
        <w:t xml:space="preserve">            Гарантия на поставляем</w:t>
      </w:r>
      <w:r w:rsidR="00057DD6" w:rsidRPr="00C01D00">
        <w:rPr>
          <w:sz w:val="26"/>
          <w:szCs w:val="26"/>
        </w:rPr>
        <w:t>ые</w:t>
      </w:r>
      <w:r w:rsidRPr="00C01D00">
        <w:rPr>
          <w:sz w:val="26"/>
          <w:szCs w:val="26"/>
        </w:rPr>
        <w:t xml:space="preserve"> </w:t>
      </w:r>
      <w:r w:rsidR="00057DD6" w:rsidRPr="00C01D00">
        <w:rPr>
          <w:sz w:val="26"/>
          <w:szCs w:val="26"/>
        </w:rPr>
        <w:t>электроизоляционные материалы</w:t>
      </w:r>
      <w:r w:rsidRPr="00C01D00">
        <w:rPr>
          <w:sz w:val="26"/>
          <w:szCs w:val="26"/>
        </w:rPr>
        <w:t xml:space="preserve"> должна распространяться не менее чем на </w:t>
      </w:r>
      <w:r w:rsidR="00057DD6" w:rsidRPr="00C01D00">
        <w:rPr>
          <w:sz w:val="26"/>
          <w:szCs w:val="26"/>
        </w:rPr>
        <w:t>12</w:t>
      </w:r>
      <w:r w:rsidRPr="00C01D00">
        <w:rPr>
          <w:sz w:val="26"/>
          <w:szCs w:val="26"/>
        </w:rPr>
        <w:t xml:space="preserve"> месяцев</w:t>
      </w:r>
      <w:r w:rsidR="004F1BF4">
        <w:rPr>
          <w:sz w:val="26"/>
          <w:szCs w:val="26"/>
        </w:rPr>
        <w:t>.</w:t>
      </w:r>
      <w:r w:rsidR="004F1BF4" w:rsidRPr="004F1BF4">
        <w:rPr>
          <w:sz w:val="26"/>
          <w:szCs w:val="26"/>
        </w:rPr>
        <w:t xml:space="preserve">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</w:t>
      </w:r>
      <w:r w:rsidR="002B5EAD">
        <w:rPr>
          <w:sz w:val="26"/>
          <w:szCs w:val="26"/>
        </w:rPr>
        <w:t xml:space="preserve"> </w:t>
      </w:r>
    </w:p>
    <w:p w:rsidR="00F95F7D" w:rsidRPr="002B5EAD" w:rsidRDefault="00F95F7D" w:rsidP="002B5EAD">
      <w:pPr>
        <w:tabs>
          <w:tab w:val="left" w:pos="1560"/>
        </w:tabs>
        <w:spacing w:line="276" w:lineRule="auto"/>
        <w:ind w:firstLine="0"/>
        <w:rPr>
          <w:sz w:val="26"/>
          <w:szCs w:val="26"/>
        </w:rPr>
      </w:pPr>
    </w:p>
    <w:p w:rsidR="00F95F7D" w:rsidRPr="00C01D00" w:rsidRDefault="00F95F7D" w:rsidP="00D030A0">
      <w:pPr>
        <w:pStyle w:val="ad"/>
        <w:numPr>
          <w:ilvl w:val="0"/>
          <w:numId w:val="21"/>
        </w:numPr>
        <w:spacing w:line="276" w:lineRule="auto"/>
        <w:rPr>
          <w:b/>
          <w:bCs/>
          <w:sz w:val="26"/>
          <w:szCs w:val="26"/>
        </w:rPr>
      </w:pPr>
      <w:r w:rsidRPr="00C01D00">
        <w:rPr>
          <w:b/>
          <w:bCs/>
          <w:sz w:val="26"/>
          <w:szCs w:val="26"/>
        </w:rPr>
        <w:t xml:space="preserve">Маркировка, состав технической и </w:t>
      </w:r>
      <w:r w:rsidR="002B5EAD" w:rsidRPr="00C01D00">
        <w:rPr>
          <w:b/>
          <w:bCs/>
          <w:sz w:val="26"/>
          <w:szCs w:val="26"/>
        </w:rPr>
        <w:t>эксплуатационной документации</w:t>
      </w:r>
      <w:r w:rsidRPr="00C01D00">
        <w:rPr>
          <w:b/>
          <w:bCs/>
          <w:sz w:val="26"/>
          <w:szCs w:val="26"/>
        </w:rPr>
        <w:t>.</w:t>
      </w:r>
    </w:p>
    <w:p w:rsidR="00705999" w:rsidRPr="00C01D00" w:rsidRDefault="00705999" w:rsidP="00B4467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 xml:space="preserve">Маркировка </w:t>
      </w:r>
      <w:r w:rsidR="000C10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производится непосредственно на изделии или ярлыке.</w:t>
      </w:r>
    </w:p>
    <w:p w:rsidR="00705999" w:rsidRPr="00C01D00" w:rsidRDefault="00705999" w:rsidP="00B4467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 xml:space="preserve">По всем видам </w:t>
      </w:r>
      <w:r w:rsidR="000C10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Поставщик должен предоставить полный комплект технической и </w:t>
      </w:r>
      <w:r w:rsidR="002B5EAD" w:rsidRPr="00C01D00">
        <w:rPr>
          <w:sz w:val="26"/>
          <w:szCs w:val="26"/>
        </w:rPr>
        <w:t>эксплуатационной документации</w:t>
      </w:r>
      <w:r w:rsidRPr="00C01D00">
        <w:rPr>
          <w:sz w:val="26"/>
          <w:szCs w:val="26"/>
        </w:rPr>
        <w:t xml:space="preserve"> на русском языке, подготовленной в соответствии с</w:t>
      </w:r>
      <w:r w:rsidR="00830890" w:rsidRPr="00C01D00">
        <w:rPr>
          <w:sz w:val="26"/>
          <w:szCs w:val="26"/>
        </w:rPr>
        <w:t xml:space="preserve"> </w:t>
      </w:r>
      <w:r w:rsidRPr="00C01D00">
        <w:rPr>
          <w:sz w:val="26"/>
          <w:szCs w:val="26"/>
        </w:rPr>
        <w:t>ГОСТ 2.601-2006 по монтажу, обеспечению правильной и безопасной эксплуатации, технического обслуживания поставляем</w:t>
      </w:r>
      <w:r w:rsidR="000C1091" w:rsidRPr="00C01D00">
        <w:rPr>
          <w:sz w:val="26"/>
          <w:szCs w:val="26"/>
        </w:rPr>
        <w:t>ых электроизоляционных материалов.</w:t>
      </w:r>
    </w:p>
    <w:p w:rsidR="00F95F7D" w:rsidRPr="00C01D00" w:rsidRDefault="00F95F7D" w:rsidP="00F95F7D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F95F7D" w:rsidRPr="00C01D00" w:rsidRDefault="00F95F7D" w:rsidP="00D030A0">
      <w:pPr>
        <w:pStyle w:val="ad"/>
        <w:numPr>
          <w:ilvl w:val="0"/>
          <w:numId w:val="21"/>
        </w:numPr>
        <w:spacing w:line="276" w:lineRule="auto"/>
        <w:rPr>
          <w:sz w:val="26"/>
          <w:szCs w:val="26"/>
        </w:rPr>
      </w:pPr>
      <w:r w:rsidRPr="00C01D00">
        <w:rPr>
          <w:b/>
          <w:bCs/>
          <w:sz w:val="26"/>
          <w:szCs w:val="26"/>
        </w:rPr>
        <w:t>Правила приемки продукции.</w:t>
      </w:r>
    </w:p>
    <w:p w:rsidR="00860D43" w:rsidRPr="00C01D00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 xml:space="preserve">Каждая партия </w:t>
      </w:r>
      <w:r w:rsidR="000C1091" w:rsidRPr="00C01D00">
        <w:rPr>
          <w:sz w:val="26"/>
          <w:szCs w:val="26"/>
        </w:rPr>
        <w:t>электроизоляционных материалов</w:t>
      </w:r>
      <w:r w:rsidRPr="00C01D00">
        <w:rPr>
          <w:sz w:val="26"/>
          <w:szCs w:val="26"/>
        </w:rPr>
        <w:t xml:space="preserve"> должна пройти входной контроль, осуществляемый представителями филиалов </w:t>
      </w:r>
      <w:r w:rsidR="00B4467F" w:rsidRPr="00C01D00">
        <w:rPr>
          <w:sz w:val="26"/>
          <w:szCs w:val="26"/>
        </w:rPr>
        <w:t>П</w:t>
      </w:r>
      <w:r w:rsidRPr="00C01D00">
        <w:rPr>
          <w:sz w:val="26"/>
          <w:szCs w:val="26"/>
        </w:rPr>
        <w:t>АО «</w:t>
      </w:r>
      <w:r w:rsidR="00DB1C55">
        <w:rPr>
          <w:sz w:val="26"/>
          <w:szCs w:val="26"/>
        </w:rPr>
        <w:t>Россети Центр</w:t>
      </w:r>
      <w:r w:rsidRPr="00C01D00">
        <w:rPr>
          <w:sz w:val="26"/>
          <w:szCs w:val="26"/>
        </w:rPr>
        <w:t>» и ответственными представителями Поставщика при получении их на склад.</w:t>
      </w:r>
    </w:p>
    <w:p w:rsidR="00860D43" w:rsidRPr="00C01D00" w:rsidRDefault="00860D43" w:rsidP="00B4467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C01D00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467F" w:rsidRPr="00C01D00" w:rsidRDefault="00B4467F" w:rsidP="001909CF">
      <w:pPr>
        <w:ind w:firstLine="0"/>
        <w:rPr>
          <w:sz w:val="26"/>
          <w:szCs w:val="26"/>
        </w:rPr>
      </w:pPr>
    </w:p>
    <w:p w:rsidR="001D0653" w:rsidRPr="00C01D00" w:rsidRDefault="00C01D00" w:rsidP="001909CF">
      <w:pPr>
        <w:tabs>
          <w:tab w:val="left" w:pos="709"/>
          <w:tab w:val="left" w:pos="7485"/>
        </w:tabs>
        <w:spacing w:line="276" w:lineRule="auto"/>
        <w:ind w:firstLine="0"/>
        <w:rPr>
          <w:b/>
          <w:sz w:val="26"/>
          <w:szCs w:val="26"/>
          <w:lang w:val="x-none"/>
        </w:rPr>
      </w:pPr>
      <w:r>
        <w:rPr>
          <w:b/>
          <w:sz w:val="26"/>
          <w:szCs w:val="26"/>
        </w:rPr>
        <w:t xml:space="preserve">Начальник службы </w:t>
      </w:r>
      <w:r w:rsidR="00FA738E" w:rsidRPr="00C01D00">
        <w:rPr>
          <w:b/>
          <w:sz w:val="26"/>
          <w:szCs w:val="26"/>
        </w:rPr>
        <w:t xml:space="preserve">диагностики                                                                     </w:t>
      </w:r>
      <w:r>
        <w:rPr>
          <w:b/>
          <w:sz w:val="26"/>
          <w:szCs w:val="26"/>
        </w:rPr>
        <w:t xml:space="preserve">       </w:t>
      </w:r>
      <w:r w:rsidR="00FA738E" w:rsidRPr="00C01D00">
        <w:rPr>
          <w:b/>
          <w:sz w:val="26"/>
          <w:szCs w:val="26"/>
        </w:rPr>
        <w:t xml:space="preserve"> </w:t>
      </w:r>
      <w:r w:rsidR="000B3836" w:rsidRPr="00C01D00">
        <w:rPr>
          <w:b/>
          <w:sz w:val="26"/>
          <w:szCs w:val="26"/>
        </w:rPr>
        <w:t>Долотов</w:t>
      </w:r>
      <w:r w:rsidR="00FA738E" w:rsidRPr="00C01D00">
        <w:rPr>
          <w:b/>
          <w:sz w:val="26"/>
          <w:szCs w:val="26"/>
        </w:rPr>
        <w:t xml:space="preserve"> С.</w:t>
      </w:r>
      <w:r w:rsidR="000B3836" w:rsidRPr="00C01D00">
        <w:rPr>
          <w:b/>
          <w:sz w:val="26"/>
          <w:szCs w:val="26"/>
        </w:rPr>
        <w:t>Н</w:t>
      </w:r>
      <w:r w:rsidR="001909CF" w:rsidRPr="00C01D00">
        <w:rPr>
          <w:b/>
          <w:sz w:val="26"/>
          <w:szCs w:val="26"/>
        </w:rPr>
        <w:t>.</w:t>
      </w:r>
    </w:p>
    <w:p w:rsidR="001D0653" w:rsidRDefault="001D0653" w:rsidP="001D0653">
      <w:pPr>
        <w:rPr>
          <w:sz w:val="24"/>
          <w:szCs w:val="24"/>
        </w:rPr>
      </w:pPr>
    </w:p>
    <w:p w:rsidR="008A5CA5" w:rsidRPr="001D0653" w:rsidRDefault="008A5CA5" w:rsidP="001D0653">
      <w:pPr>
        <w:ind w:firstLine="284"/>
        <w:rPr>
          <w:sz w:val="16"/>
          <w:szCs w:val="16"/>
        </w:rPr>
      </w:pPr>
    </w:p>
    <w:sectPr w:rsidR="008A5CA5" w:rsidRPr="001D0653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F91" w:rsidRDefault="00033F91">
      <w:r>
        <w:separator/>
      </w:r>
    </w:p>
  </w:endnote>
  <w:endnote w:type="continuationSeparator" w:id="0">
    <w:p w:rsidR="00033F91" w:rsidRDefault="0003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F91" w:rsidRDefault="00033F91">
      <w:r>
        <w:separator/>
      </w:r>
    </w:p>
  </w:footnote>
  <w:footnote w:type="continuationSeparator" w:id="0">
    <w:p w:rsidR="00033F91" w:rsidRDefault="0003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309D2221"/>
    <w:multiLevelType w:val="hybridMultilevel"/>
    <w:tmpl w:val="F56A785C"/>
    <w:lvl w:ilvl="0" w:tplc="D9FEA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A126E8"/>
    <w:multiLevelType w:val="multilevel"/>
    <w:tmpl w:val="93EC4B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3BA617EF"/>
    <w:multiLevelType w:val="hybridMultilevel"/>
    <w:tmpl w:val="C6485BCA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4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9F4C42"/>
    <w:multiLevelType w:val="hybridMultilevel"/>
    <w:tmpl w:val="7CB24244"/>
    <w:lvl w:ilvl="0" w:tplc="AA3067FC">
      <w:start w:val="1"/>
      <w:numFmt w:val="bullet"/>
      <w:lvlText w:val=""/>
      <w:lvlJc w:val="left"/>
      <w:pPr>
        <w:ind w:left="2133" w:hanging="360"/>
      </w:pPr>
      <w:rPr>
        <w:rFonts w:ascii="Symbol" w:hAnsi="Symbol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A49C1"/>
    <w:multiLevelType w:val="hybridMultilevel"/>
    <w:tmpl w:val="7E3A13A6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EB51452"/>
    <w:multiLevelType w:val="multilevel"/>
    <w:tmpl w:val="952AD5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59561AE"/>
    <w:multiLevelType w:val="multilevel"/>
    <w:tmpl w:val="20A019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3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4" w15:restartNumberingAfterBreak="0">
    <w:nsid w:val="773D2CAB"/>
    <w:multiLevelType w:val="hybridMultilevel"/>
    <w:tmpl w:val="CF2A3AE2"/>
    <w:lvl w:ilvl="0" w:tplc="D9FEA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"/>
  </w:num>
  <w:num w:numId="5">
    <w:abstractNumId w:val="18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25"/>
  </w:num>
  <w:num w:numId="11">
    <w:abstractNumId w:val="11"/>
  </w:num>
  <w:num w:numId="12">
    <w:abstractNumId w:val="20"/>
  </w:num>
  <w:num w:numId="13">
    <w:abstractNumId w:val="5"/>
  </w:num>
  <w:num w:numId="14">
    <w:abstractNumId w:val="2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8"/>
  </w:num>
  <w:num w:numId="18">
    <w:abstractNumId w:val="4"/>
  </w:num>
  <w:num w:numId="19">
    <w:abstractNumId w:val="6"/>
  </w:num>
  <w:num w:numId="20">
    <w:abstractNumId w:val="16"/>
  </w:num>
  <w:num w:numId="21">
    <w:abstractNumId w:val="7"/>
  </w:num>
  <w:num w:numId="22">
    <w:abstractNumId w:val="21"/>
  </w:num>
  <w:num w:numId="23">
    <w:abstractNumId w:val="10"/>
  </w:num>
  <w:num w:numId="24">
    <w:abstractNumId w:val="15"/>
  </w:num>
  <w:num w:numId="25">
    <w:abstractNumId w:val="2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4"/>
  </w:num>
  <w:num w:numId="29">
    <w:abstractNumId w:val="12"/>
  </w:num>
  <w:num w:numId="30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3F91"/>
    <w:rsid w:val="00035179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DD6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3836"/>
    <w:rsid w:val="000B4009"/>
    <w:rsid w:val="000B5D7C"/>
    <w:rsid w:val="000B7290"/>
    <w:rsid w:val="000B7329"/>
    <w:rsid w:val="000B7484"/>
    <w:rsid w:val="000C0E47"/>
    <w:rsid w:val="000C1091"/>
    <w:rsid w:val="000C2897"/>
    <w:rsid w:val="000C28A6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E7C54"/>
    <w:rsid w:val="000F0181"/>
    <w:rsid w:val="000F08B9"/>
    <w:rsid w:val="000F17BC"/>
    <w:rsid w:val="000F1EEE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011"/>
    <w:rsid w:val="00143107"/>
    <w:rsid w:val="00143A50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9CF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0653"/>
    <w:rsid w:val="001D2559"/>
    <w:rsid w:val="001D5D1C"/>
    <w:rsid w:val="001E319B"/>
    <w:rsid w:val="001E4004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367D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AD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3CFC"/>
    <w:rsid w:val="0030474E"/>
    <w:rsid w:val="00304FBB"/>
    <w:rsid w:val="00305285"/>
    <w:rsid w:val="00305A9B"/>
    <w:rsid w:val="003067A8"/>
    <w:rsid w:val="00306A49"/>
    <w:rsid w:val="00310587"/>
    <w:rsid w:val="00312010"/>
    <w:rsid w:val="00312352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87915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0E9"/>
    <w:rsid w:val="003D02A2"/>
    <w:rsid w:val="003D1ACA"/>
    <w:rsid w:val="003D224E"/>
    <w:rsid w:val="003D2691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E6"/>
    <w:rsid w:val="00411F09"/>
    <w:rsid w:val="004153BA"/>
    <w:rsid w:val="00415731"/>
    <w:rsid w:val="00416124"/>
    <w:rsid w:val="00417997"/>
    <w:rsid w:val="0042238C"/>
    <w:rsid w:val="00424173"/>
    <w:rsid w:val="00425A1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669A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501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A7E2F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BF4"/>
    <w:rsid w:val="004F2C3D"/>
    <w:rsid w:val="004F4028"/>
    <w:rsid w:val="004F443E"/>
    <w:rsid w:val="004F4E9E"/>
    <w:rsid w:val="004F517F"/>
    <w:rsid w:val="004F59B3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519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580D"/>
    <w:rsid w:val="00567774"/>
    <w:rsid w:val="00567CD4"/>
    <w:rsid w:val="0057439E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EC4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B8C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FDF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5F3A"/>
    <w:rsid w:val="00656B8E"/>
    <w:rsid w:val="00657166"/>
    <w:rsid w:val="0065763B"/>
    <w:rsid w:val="0066047C"/>
    <w:rsid w:val="00661675"/>
    <w:rsid w:val="0066235C"/>
    <w:rsid w:val="006626DA"/>
    <w:rsid w:val="0066451D"/>
    <w:rsid w:val="00664FBF"/>
    <w:rsid w:val="00665196"/>
    <w:rsid w:val="00667142"/>
    <w:rsid w:val="0066735A"/>
    <w:rsid w:val="0067198B"/>
    <w:rsid w:val="006722DD"/>
    <w:rsid w:val="00672965"/>
    <w:rsid w:val="006750A4"/>
    <w:rsid w:val="00676792"/>
    <w:rsid w:val="006806A9"/>
    <w:rsid w:val="00681C28"/>
    <w:rsid w:val="006837DC"/>
    <w:rsid w:val="00683F03"/>
    <w:rsid w:val="006841FC"/>
    <w:rsid w:val="0069133E"/>
    <w:rsid w:val="00691E00"/>
    <w:rsid w:val="00694741"/>
    <w:rsid w:val="00696EAC"/>
    <w:rsid w:val="00697D58"/>
    <w:rsid w:val="006A2126"/>
    <w:rsid w:val="006A383F"/>
    <w:rsid w:val="006A4E1A"/>
    <w:rsid w:val="006A7066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82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17B2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6D5"/>
    <w:rsid w:val="007456FE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3C5E"/>
    <w:rsid w:val="007D4637"/>
    <w:rsid w:val="007D4BE7"/>
    <w:rsid w:val="007D54B2"/>
    <w:rsid w:val="007D6C0C"/>
    <w:rsid w:val="007D7685"/>
    <w:rsid w:val="007D777E"/>
    <w:rsid w:val="007E348A"/>
    <w:rsid w:val="007E4E21"/>
    <w:rsid w:val="007E5260"/>
    <w:rsid w:val="007F04C6"/>
    <w:rsid w:val="007F0742"/>
    <w:rsid w:val="007F1880"/>
    <w:rsid w:val="007F1E2C"/>
    <w:rsid w:val="007F202C"/>
    <w:rsid w:val="007F2E41"/>
    <w:rsid w:val="007F38D6"/>
    <w:rsid w:val="007F519B"/>
    <w:rsid w:val="007F5FE9"/>
    <w:rsid w:val="007F6916"/>
    <w:rsid w:val="007F6D5F"/>
    <w:rsid w:val="007F6FA3"/>
    <w:rsid w:val="008006BC"/>
    <w:rsid w:val="00800BA0"/>
    <w:rsid w:val="00803745"/>
    <w:rsid w:val="00811566"/>
    <w:rsid w:val="00813A61"/>
    <w:rsid w:val="00814026"/>
    <w:rsid w:val="00814132"/>
    <w:rsid w:val="00815E09"/>
    <w:rsid w:val="00815F86"/>
    <w:rsid w:val="0081745A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90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18D"/>
    <w:rsid w:val="00851ADC"/>
    <w:rsid w:val="00852CF5"/>
    <w:rsid w:val="00853BF9"/>
    <w:rsid w:val="008546A6"/>
    <w:rsid w:val="008561B8"/>
    <w:rsid w:val="00857142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2E79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6F3E"/>
    <w:rsid w:val="009520A3"/>
    <w:rsid w:val="009537B9"/>
    <w:rsid w:val="0095736F"/>
    <w:rsid w:val="009605DB"/>
    <w:rsid w:val="009616EF"/>
    <w:rsid w:val="009618EE"/>
    <w:rsid w:val="009630C2"/>
    <w:rsid w:val="009634D0"/>
    <w:rsid w:val="00964ACD"/>
    <w:rsid w:val="00967633"/>
    <w:rsid w:val="009677C7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60A"/>
    <w:rsid w:val="00992BF9"/>
    <w:rsid w:val="0099327E"/>
    <w:rsid w:val="00993A3E"/>
    <w:rsid w:val="009A096B"/>
    <w:rsid w:val="009A16E4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5E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B5F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3898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050"/>
    <w:rsid w:val="00A36A78"/>
    <w:rsid w:val="00A36AC3"/>
    <w:rsid w:val="00A40BAC"/>
    <w:rsid w:val="00A420E1"/>
    <w:rsid w:val="00A42510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FD"/>
    <w:rsid w:val="00A72317"/>
    <w:rsid w:val="00A72AB4"/>
    <w:rsid w:val="00A72C0F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849"/>
    <w:rsid w:val="00A90F72"/>
    <w:rsid w:val="00A93000"/>
    <w:rsid w:val="00A937CA"/>
    <w:rsid w:val="00A96205"/>
    <w:rsid w:val="00A97E27"/>
    <w:rsid w:val="00AA0527"/>
    <w:rsid w:val="00AA196E"/>
    <w:rsid w:val="00AA1FFE"/>
    <w:rsid w:val="00AA2160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3CA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155"/>
    <w:rsid w:val="00B24C00"/>
    <w:rsid w:val="00B31336"/>
    <w:rsid w:val="00B3141F"/>
    <w:rsid w:val="00B322C8"/>
    <w:rsid w:val="00B4184D"/>
    <w:rsid w:val="00B42BD5"/>
    <w:rsid w:val="00B43052"/>
    <w:rsid w:val="00B4318F"/>
    <w:rsid w:val="00B4467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13C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452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1D00"/>
    <w:rsid w:val="00C029BD"/>
    <w:rsid w:val="00C02AA0"/>
    <w:rsid w:val="00C030F8"/>
    <w:rsid w:val="00C036E8"/>
    <w:rsid w:val="00C05085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187"/>
    <w:rsid w:val="00C30D0D"/>
    <w:rsid w:val="00C33C85"/>
    <w:rsid w:val="00C351A7"/>
    <w:rsid w:val="00C3560E"/>
    <w:rsid w:val="00C3588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1E54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044B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0A0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778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1C55"/>
    <w:rsid w:val="00DB44BB"/>
    <w:rsid w:val="00DB45C1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2F5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F6C"/>
    <w:rsid w:val="00E44D77"/>
    <w:rsid w:val="00E45151"/>
    <w:rsid w:val="00E461AF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7C0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1EA8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761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8D4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23D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6EF7"/>
    <w:rsid w:val="00FA7364"/>
    <w:rsid w:val="00FA738E"/>
    <w:rsid w:val="00FB164E"/>
    <w:rsid w:val="00FB3FB7"/>
    <w:rsid w:val="00FB4717"/>
    <w:rsid w:val="00FB4A8D"/>
    <w:rsid w:val="00FB7719"/>
    <w:rsid w:val="00FB7AEF"/>
    <w:rsid w:val="00FC0BCF"/>
    <w:rsid w:val="00FC2848"/>
    <w:rsid w:val="00FC29E8"/>
    <w:rsid w:val="00FC32A7"/>
    <w:rsid w:val="00FC77BE"/>
    <w:rsid w:val="00FC7F37"/>
    <w:rsid w:val="00FD1036"/>
    <w:rsid w:val="00FD44AD"/>
    <w:rsid w:val="00FD5799"/>
    <w:rsid w:val="00FE020F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BEFE2"/>
  <w15:chartTrackingRefBased/>
  <w15:docId w15:val="{66D9C122-0428-4065-A2B1-BE81DA3E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  <w:lang w:val="x-none" w:eastAsia="x-none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10">
    <w:name w:val="Заголовок 1 Знак"/>
    <w:link w:val="1"/>
    <w:rsid w:val="004F59B3"/>
    <w:rPr>
      <w:sz w:val="28"/>
    </w:rPr>
  </w:style>
  <w:style w:type="paragraph" w:styleId="af3">
    <w:name w:val="Balloon Text"/>
    <w:basedOn w:val="a0"/>
    <w:link w:val="af4"/>
    <w:rsid w:val="001D0653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1D0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C4C5-9025-4322-A167-EE6C44AA1B3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8881FDD-361B-42B5-8DCB-8860B963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6335E5-311B-4AB0-B339-6B110A6ABA3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eb3e8e0-784a-4348-b8a9-74d788c4fa59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414695-2AE1-4C08-90F7-2C45B47B9A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72C970-ED26-4538-9A77-C66FECF0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680</Words>
  <Characters>5273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Мельников Сергей Федорович</cp:lastModifiedBy>
  <cp:revision>6</cp:revision>
  <cp:lastPrinted>2016-10-11T05:40:00Z</cp:lastPrinted>
  <dcterms:created xsi:type="dcterms:W3CDTF">2020-11-17T09:25:00Z</dcterms:created>
  <dcterms:modified xsi:type="dcterms:W3CDTF">2022-10-20T13:35:00Z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